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3A" w:rsidRDefault="00E01D3A" w:rsidP="00E01D3A">
      <w:pPr>
        <w:jc w:val="center"/>
        <w:rPr>
          <w:b/>
        </w:rPr>
      </w:pPr>
      <w:r w:rsidRPr="00C40242">
        <w:rPr>
          <w:b/>
        </w:rPr>
        <w:t>Unit Plan</w:t>
      </w:r>
    </w:p>
    <w:p w:rsidR="00E01D3A" w:rsidRPr="00C40242" w:rsidRDefault="00E01D3A" w:rsidP="00E01D3A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13"/>
        <w:gridCol w:w="262"/>
        <w:gridCol w:w="2632"/>
        <w:gridCol w:w="4249"/>
      </w:tblGrid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Spanish 2 Native Speakers</w:t>
            </w:r>
          </w:p>
        </w:tc>
      </w:tr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312FCB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0416AD" w:rsidRDefault="00E01D3A" w:rsidP="00312FCB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312FCB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0416AD" w:rsidRDefault="00E01D3A" w:rsidP="00312FCB">
            <w:pPr>
              <w:rPr>
                <w:b/>
              </w:rPr>
            </w:pPr>
            <w:r>
              <w:rPr>
                <w:b/>
              </w:rPr>
              <w:t xml:space="preserve">Gender Roles, Occupation, Family </w:t>
            </w:r>
            <w:commentRangeStart w:id="0"/>
            <w:r>
              <w:rPr>
                <w:b/>
              </w:rPr>
              <w:t>obligations</w:t>
            </w:r>
            <w:commentRangeEnd w:id="0"/>
            <w:r w:rsidR="00312FCB">
              <w:rPr>
                <w:rStyle w:val="CommentReference"/>
                <w:vanish/>
              </w:rPr>
              <w:commentReference w:id="0"/>
            </w:r>
          </w:p>
        </w:tc>
      </w:tr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312FCB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312FCB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01D3A" w:rsidRDefault="00E01D3A" w:rsidP="00312FCB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ins w:id="1" w:author="Terrill Laura" w:date="2012-05-21T20:37:00Z"/>
                <w:rFonts w:cs="Verdana"/>
                <w:szCs w:val="22"/>
                <w:lang w:bidi="en-US"/>
              </w:rPr>
            </w:pPr>
            <w:bookmarkStart w:id="2" w:name="OLE_LINK1"/>
            <w:r>
              <w:rPr>
                <w:rFonts w:cs="Verdana"/>
                <w:szCs w:val="22"/>
                <w:lang w:bidi="en-US"/>
              </w:rPr>
              <w:t>Studen</w:t>
            </w:r>
            <w:r w:rsidR="008C6C87">
              <w:rPr>
                <w:rFonts w:cs="Verdana"/>
                <w:szCs w:val="22"/>
                <w:lang w:bidi="en-US"/>
              </w:rPr>
              <w:t>ts will identify what roles they</w:t>
            </w:r>
            <w:r>
              <w:rPr>
                <w:rFonts w:cs="Verdana"/>
                <w:szCs w:val="22"/>
                <w:lang w:bidi="en-US"/>
              </w:rPr>
              <w:t xml:space="preserve"> have as a male or a female and compare those roles with previous generations.</w:t>
            </w:r>
            <w:r w:rsidR="00705E1E">
              <w:rPr>
                <w:rFonts w:cs="Verdana"/>
                <w:szCs w:val="22"/>
                <w:lang w:bidi="en-US"/>
              </w:rPr>
              <w:t xml:space="preserve">  Students will also analyze how roles are defined via the media, education, occupations, etc.</w:t>
            </w:r>
          </w:p>
          <w:bookmarkEnd w:id="2"/>
          <w:p w:rsidR="004C786B" w:rsidRDefault="004C786B" w:rsidP="00312FCB">
            <w:pPr>
              <w:widowControl w:val="0"/>
              <w:numPr>
                <w:ins w:id="3" w:author="Terrill Laura" w:date="2012-05-21T20:37:00Z"/>
              </w:numPr>
              <w:tabs>
                <w:tab w:val="left" w:pos="220"/>
              </w:tabs>
              <w:autoSpaceDE w:val="0"/>
              <w:autoSpaceDN w:val="0"/>
              <w:adjustRightInd w:val="0"/>
              <w:rPr>
                <w:ins w:id="4" w:author="Terrill Laura" w:date="2012-05-21T20:37:00Z"/>
                <w:rFonts w:cs="Verdana"/>
                <w:szCs w:val="22"/>
                <w:lang w:bidi="en-US"/>
              </w:rPr>
            </w:pPr>
          </w:p>
          <w:p w:rsidR="004C786B" w:rsidRDefault="00B138AB" w:rsidP="00312FCB">
            <w:pPr>
              <w:widowControl w:val="0"/>
              <w:numPr>
                <w:ins w:id="5" w:author="Terrill Laura" w:date="2012-05-21T20:37:00Z"/>
              </w:numPr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ins w:id="6" w:author="Terrill Laura" w:date="2012-05-21T20:37:00Z">
              <w:r>
                <w:rPr>
                  <w:rFonts w:cs="Verdana"/>
                  <w:szCs w:val="22"/>
                  <w:lang w:bidi="en-US"/>
                </w:rPr>
                <w:t xml:space="preserve">I would </w:t>
              </w:r>
              <w:r w:rsidR="004C786B">
                <w:rPr>
                  <w:rFonts w:cs="Verdana"/>
                  <w:szCs w:val="22"/>
                  <w:lang w:bidi="en-US"/>
                </w:rPr>
                <w:t xml:space="preserve">more detail here. </w:t>
              </w:r>
            </w:ins>
          </w:p>
          <w:p w:rsidR="00E01D3A" w:rsidRDefault="00E01D3A" w:rsidP="00312FCB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01D3A" w:rsidRPr="005F73AC" w:rsidRDefault="00E01D3A" w:rsidP="00312FCB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01D3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3A2700" w:rsidRDefault="00E01D3A" w:rsidP="00312FCB">
            <w:r>
              <w:t>Goal 29</w:t>
            </w:r>
          </w:p>
        </w:tc>
      </w:tr>
      <w:tr w:rsidR="00E01D3A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01D3A" w:rsidRPr="000416AD" w:rsidRDefault="00E01D3A" w:rsidP="00312FCB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E01D3A">
        <w:tc>
          <w:tcPr>
            <w:tcW w:w="1975" w:type="dxa"/>
            <w:gridSpan w:val="2"/>
            <w:shd w:val="clear" w:color="auto" w:fill="D9D9D9" w:themeFill="background1" w:themeFillShade="D9"/>
          </w:tcPr>
          <w:p w:rsidR="00E01D3A" w:rsidRPr="008953DF" w:rsidRDefault="00E01D3A" w:rsidP="00312FCB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E01D3A" w:rsidRDefault="00E01D3A" w:rsidP="00312FCB">
            <w:pPr>
              <w:rPr>
                <w:rFonts w:cs="Verdana"/>
                <w:szCs w:val="22"/>
                <w:lang w:bidi="en-US"/>
              </w:rPr>
            </w:pPr>
          </w:p>
          <w:p w:rsidR="00E01D3A" w:rsidRDefault="00705E1E" w:rsidP="00E01D3A">
            <w:pPr>
              <w:pStyle w:val="ListParagraph"/>
              <w:numPr>
                <w:ilvl w:val="0"/>
                <w:numId w:val="1"/>
                <w:numberingChange w:id="7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Gender is a social construct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1"/>
                <w:numberingChange w:id="8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Gender roles change over time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1"/>
                <w:numberingChange w:id="9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Language and the media can perpetuate roles in </w:t>
            </w:r>
            <w:commentRangeStart w:id="10"/>
            <w:r>
              <w:rPr>
                <w:rFonts w:cs="Verdana"/>
                <w:szCs w:val="22"/>
                <w:lang w:bidi="en-US"/>
              </w:rPr>
              <w:t>society</w:t>
            </w:r>
            <w:commentRangeEnd w:id="10"/>
            <w:r w:rsidR="00312FCB">
              <w:rPr>
                <w:rStyle w:val="CommentReference"/>
                <w:vanish/>
              </w:rPr>
              <w:commentReference w:id="10"/>
            </w:r>
          </w:p>
          <w:p w:rsidR="00E01D3A" w:rsidRPr="00BB02C3" w:rsidRDefault="00705E1E" w:rsidP="00E01D3A">
            <w:pPr>
              <w:pStyle w:val="ListParagraph"/>
              <w:numPr>
                <w:ilvl w:val="0"/>
                <w:numId w:val="1"/>
                <w:numberingChange w:id="11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Many people have paved the way for gender </w:t>
            </w:r>
            <w:commentRangeStart w:id="12"/>
            <w:r>
              <w:rPr>
                <w:rFonts w:cs="Verdana"/>
                <w:szCs w:val="22"/>
                <w:lang w:bidi="en-US"/>
              </w:rPr>
              <w:t>equality</w:t>
            </w:r>
            <w:commentRangeEnd w:id="12"/>
            <w:r w:rsidR="00312FCB">
              <w:rPr>
                <w:rStyle w:val="CommentReference"/>
                <w:vanish/>
              </w:rPr>
              <w:commentReference w:id="12"/>
            </w:r>
          </w:p>
          <w:p w:rsidR="00E01D3A" w:rsidRPr="00A4446A" w:rsidRDefault="00E01D3A" w:rsidP="00312FCB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E01D3A">
        <w:tc>
          <w:tcPr>
            <w:tcW w:w="1975" w:type="dxa"/>
            <w:gridSpan w:val="2"/>
            <w:shd w:val="clear" w:color="auto" w:fill="D9D9D9" w:themeFill="background1" w:themeFillShade="D9"/>
          </w:tcPr>
          <w:p w:rsidR="00E01D3A" w:rsidRDefault="00E01D3A" w:rsidP="00312FCB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E01D3A" w:rsidRDefault="00E01D3A" w:rsidP="00312FCB">
            <w:pPr>
              <w:pStyle w:val="ListParagraph"/>
              <w:rPr>
                <w:rFonts w:cs="Verdana"/>
                <w:szCs w:val="22"/>
                <w:lang w:bidi="en-US"/>
              </w:rPr>
            </w:pPr>
          </w:p>
          <w:p w:rsidR="00E01D3A" w:rsidRDefault="00705E1E" w:rsidP="00E01D3A">
            <w:pPr>
              <w:pStyle w:val="ListParagraph"/>
              <w:numPr>
                <w:ilvl w:val="0"/>
                <w:numId w:val="2"/>
                <w:numberingChange w:id="13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How is my gender defined</w:t>
            </w:r>
            <w:r w:rsidR="00E01D3A">
              <w:rPr>
                <w:rFonts w:cs="Verdana"/>
                <w:szCs w:val="22"/>
                <w:lang w:bidi="en-US"/>
              </w:rPr>
              <w:t>?</w:t>
            </w:r>
          </w:p>
          <w:p w:rsidR="00E01D3A" w:rsidRDefault="00E01D3A" w:rsidP="00E01D3A">
            <w:pPr>
              <w:pStyle w:val="ListParagraph"/>
              <w:numPr>
                <w:ilvl w:val="0"/>
                <w:numId w:val="2"/>
                <w:numberingChange w:id="14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What factors cause </w:t>
            </w:r>
            <w:r w:rsidR="00705E1E">
              <w:rPr>
                <w:rFonts w:cs="Verdana"/>
                <w:szCs w:val="22"/>
                <w:lang w:bidi="en-US"/>
              </w:rPr>
              <w:t>gender roles</w:t>
            </w:r>
            <w:r>
              <w:rPr>
                <w:rFonts w:cs="Verdana"/>
                <w:szCs w:val="22"/>
                <w:lang w:bidi="en-US"/>
              </w:rPr>
              <w:t xml:space="preserve"> to change</w:t>
            </w:r>
            <w:r w:rsidR="00705E1E">
              <w:rPr>
                <w:rFonts w:cs="Verdana"/>
                <w:szCs w:val="22"/>
                <w:lang w:bidi="en-US"/>
              </w:rPr>
              <w:t xml:space="preserve"> for the better or worse</w:t>
            </w:r>
            <w:r>
              <w:rPr>
                <w:rFonts w:cs="Verdana"/>
                <w:szCs w:val="22"/>
                <w:lang w:bidi="en-US"/>
              </w:rPr>
              <w:t>?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2"/>
                <w:numberingChange w:id="15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Who in society has attempted to bridge the gap in gender </w:t>
            </w:r>
            <w:commentRangeStart w:id="16"/>
            <w:r>
              <w:rPr>
                <w:rFonts w:cs="Verdana"/>
                <w:szCs w:val="22"/>
                <w:lang w:bidi="en-US"/>
              </w:rPr>
              <w:t>inequalities</w:t>
            </w:r>
            <w:commentRangeEnd w:id="16"/>
            <w:r w:rsidR="00312FCB">
              <w:rPr>
                <w:rStyle w:val="CommentReference"/>
                <w:vanish/>
              </w:rPr>
              <w:commentReference w:id="16"/>
            </w:r>
            <w:r>
              <w:rPr>
                <w:rFonts w:cs="Verdana"/>
                <w:szCs w:val="22"/>
                <w:lang w:bidi="en-US"/>
              </w:rPr>
              <w:t>?</w:t>
            </w:r>
          </w:p>
          <w:p w:rsidR="00705E1E" w:rsidRDefault="00705E1E" w:rsidP="00E01D3A">
            <w:pPr>
              <w:pStyle w:val="ListParagraph"/>
              <w:numPr>
                <w:ilvl w:val="0"/>
                <w:numId w:val="2"/>
                <w:numberingChange w:id="17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Why is gender equality important?</w:t>
            </w:r>
          </w:p>
          <w:p w:rsidR="00E01D3A" w:rsidRPr="00A4446A" w:rsidRDefault="00E01D3A" w:rsidP="00312FCB">
            <w:pPr>
              <w:rPr>
                <w:rFonts w:cs="Verdana"/>
                <w:szCs w:val="22"/>
                <w:lang w:bidi="en-US"/>
              </w:rPr>
            </w:pPr>
            <w:r w:rsidRPr="00022AE5">
              <w:rPr>
                <w:rFonts w:cs="Verdana"/>
                <w:szCs w:val="22"/>
                <w:lang w:bidi="en-US"/>
              </w:rPr>
              <w:t xml:space="preserve"> </w:t>
            </w:r>
          </w:p>
        </w:tc>
      </w:tr>
      <w:tr w:rsidR="00E01D3A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E01D3A" w:rsidRPr="004D4008" w:rsidRDefault="00E01D3A" w:rsidP="00312FCB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E01D3A" w:rsidRDefault="00E01D3A" w:rsidP="00312FCB">
            <w:pPr>
              <w:jc w:val="center"/>
            </w:pPr>
            <w:r>
              <w:t>what students will know and be able to do</w:t>
            </w:r>
          </w:p>
          <w:p w:rsidR="00E01D3A" w:rsidRDefault="00E01D3A" w:rsidP="00312FCB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E01D3A" w:rsidRPr="004D4008" w:rsidRDefault="00E01D3A" w:rsidP="00312FCB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E01D3A" w:rsidRDefault="00E01D3A" w:rsidP="00312FCB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E01D3A">
        <w:trPr>
          <w:cantSplit/>
          <w:trHeight w:val="290"/>
        </w:trPr>
        <w:tc>
          <w:tcPr>
            <w:tcW w:w="4607" w:type="dxa"/>
            <w:gridSpan w:val="3"/>
          </w:tcPr>
          <w:p w:rsidR="00E01D3A" w:rsidRDefault="00705E1E" w:rsidP="00312FCB">
            <w:r>
              <w:t xml:space="preserve">Identify and compare </w:t>
            </w:r>
            <w:r w:rsidR="00CE0831">
              <w:t xml:space="preserve">traditional </w:t>
            </w:r>
            <w:r>
              <w:t>gender roles in Latin America and the US</w:t>
            </w:r>
          </w:p>
        </w:tc>
        <w:tc>
          <w:tcPr>
            <w:tcW w:w="4249" w:type="dxa"/>
          </w:tcPr>
          <w:p w:rsidR="00E01D3A" w:rsidRDefault="00312FCB" w:rsidP="00312FCB">
            <w:ins w:id="18" w:author="Terrill Laura" w:date="2012-05-21T20:22:00Z">
              <w:r>
                <w:t>What are the questions and sentence frames that go with these words</w:t>
              </w:r>
            </w:ins>
            <w:ins w:id="19" w:author="Terrill Laura" w:date="2012-05-21T20:23:00Z">
              <w:r>
                <w:t>…</w:t>
              </w:r>
            </w:ins>
            <w:r w:rsidR="00CE0831">
              <w:t>Gender vocabulary (gender, sex, equality, ge</w:t>
            </w:r>
            <w:r w:rsidR="003466E0">
              <w:t>nder roles, feminism, suffrage</w:t>
            </w:r>
            <w:r w:rsidR="00DF2C31">
              <w:t>, machismo</w:t>
            </w:r>
            <w:r w:rsidR="00D8563E">
              <w:t>, double standards</w:t>
            </w:r>
            <w:r w:rsidR="00DF2C31">
              <w:t>)</w:t>
            </w:r>
          </w:p>
          <w:p w:rsidR="003466E0" w:rsidRDefault="003466E0" w:rsidP="00312FCB"/>
          <w:p w:rsidR="00D8563E" w:rsidRDefault="00D8563E" w:rsidP="00312FCB">
            <w:r>
              <w:t>Vosotros</w:t>
            </w:r>
            <w:bookmarkStart w:id="20" w:name="_GoBack"/>
            <w:bookmarkEnd w:id="20"/>
            <w:ins w:id="21" w:author="Terrill Laura" w:date="2012-05-21T20:23:00Z">
              <w:r w:rsidR="00312FCB">
                <w:t xml:space="preserve"> how does this apply here, when you list the questions and answers they would require the use of vosotros</w:t>
              </w:r>
            </w:ins>
          </w:p>
          <w:p w:rsidR="00D8563E" w:rsidRDefault="00D8563E" w:rsidP="00312FCB"/>
          <w:p w:rsidR="003466E0" w:rsidRDefault="003466E0" w:rsidP="00312FCB">
            <w:r>
              <w:t>Comparatives</w:t>
            </w:r>
          </w:p>
        </w:tc>
      </w:tr>
      <w:tr w:rsidR="003466E0">
        <w:trPr>
          <w:trHeight w:val="290"/>
        </w:trPr>
        <w:tc>
          <w:tcPr>
            <w:tcW w:w="4607" w:type="dxa"/>
            <w:gridSpan w:val="3"/>
          </w:tcPr>
          <w:p w:rsidR="003466E0" w:rsidRDefault="003466E0" w:rsidP="00312FCB">
            <w:r>
              <w:t xml:space="preserve">Analyze </w:t>
            </w:r>
            <w:ins w:id="22" w:author="Terrill Laura" w:date="2012-05-21T20:24:00Z">
              <w:r w:rsidR="00312FCB">
                <w:t xml:space="preserve">and comment on </w:t>
              </w:r>
            </w:ins>
            <w:r>
              <w:t>how language and media promote certain gender roles.</w:t>
            </w:r>
          </w:p>
        </w:tc>
        <w:tc>
          <w:tcPr>
            <w:tcW w:w="4249" w:type="dxa"/>
          </w:tcPr>
          <w:p w:rsidR="003466E0" w:rsidRDefault="003466E0" w:rsidP="00312FCB">
            <w:pPr>
              <w:rPr>
                <w:ins w:id="23" w:author="Terrill Laura" w:date="2012-05-21T20:23:00Z"/>
              </w:rPr>
            </w:pPr>
            <w:r>
              <w:t>Present tense</w:t>
            </w:r>
          </w:p>
          <w:p w:rsidR="00312FCB" w:rsidRDefault="00312FCB" w:rsidP="00312FCB">
            <w:pPr>
              <w:numPr>
                <w:ins w:id="24" w:author="Terrill Laura" w:date="2012-05-21T20:23:00Z"/>
              </w:numPr>
            </w:pPr>
            <w:ins w:id="25" w:author="Terrill Laura" w:date="2012-05-21T20:23:00Z">
              <w:r>
                <w:t xml:space="preserve">include the </w:t>
              </w:r>
            </w:ins>
            <w:ins w:id="26" w:author="Terrill Laura" w:date="2012-05-21T20:24:00Z">
              <w:r>
                <w:t>questions and answers that they need to do this</w:t>
              </w:r>
            </w:ins>
          </w:p>
        </w:tc>
      </w:tr>
      <w:tr w:rsidR="00CE0831">
        <w:trPr>
          <w:trHeight w:val="290"/>
        </w:trPr>
        <w:tc>
          <w:tcPr>
            <w:tcW w:w="4607" w:type="dxa"/>
            <w:gridSpan w:val="3"/>
          </w:tcPr>
          <w:p w:rsidR="00CE0831" w:rsidRDefault="00CE0831" w:rsidP="00312FCB">
            <w:r>
              <w:t>Compare and contrast different gender roles between different generations</w:t>
            </w:r>
          </w:p>
        </w:tc>
        <w:tc>
          <w:tcPr>
            <w:tcW w:w="4249" w:type="dxa"/>
            <w:vAlign w:val="center"/>
          </w:tcPr>
          <w:p w:rsidR="00CE0831" w:rsidRDefault="003466E0" w:rsidP="00312FCB">
            <w:pPr>
              <w:rPr>
                <w:ins w:id="27" w:author="Terrill Laura" w:date="2012-05-21T20:24:00Z"/>
              </w:rPr>
            </w:pPr>
            <w:r>
              <w:t xml:space="preserve">Compare/contrast essay </w:t>
            </w:r>
            <w:commentRangeStart w:id="28"/>
            <w:r>
              <w:t>structure</w:t>
            </w:r>
            <w:commentRangeEnd w:id="28"/>
            <w:r w:rsidR="00312FCB">
              <w:rPr>
                <w:rStyle w:val="CommentReference"/>
                <w:vanish/>
              </w:rPr>
              <w:commentReference w:id="28"/>
            </w:r>
            <w:r w:rsidR="00DF2C31">
              <w:t>.</w:t>
            </w:r>
          </w:p>
          <w:p w:rsidR="00312FCB" w:rsidRDefault="00312FCB" w:rsidP="00312FCB">
            <w:pPr>
              <w:numPr>
                <w:ins w:id="29" w:author="Terrill Laura" w:date="2012-05-21T20:24:00Z"/>
              </w:numPr>
            </w:pPr>
            <w:ins w:id="30" w:author="Terrill Laura" w:date="2012-05-21T20:24:00Z">
              <w:r>
                <w:t>Include the words/phrases they need to do this essay well, to build a good paragraph</w:t>
              </w:r>
            </w:ins>
          </w:p>
          <w:p w:rsidR="00DF2C31" w:rsidRDefault="00DF2C31" w:rsidP="00312FCB"/>
          <w:p w:rsidR="00DF2C31" w:rsidRDefault="00DF2C31" w:rsidP="00312FCB">
            <w:r>
              <w:t xml:space="preserve">Introduction/conclusion paragraph </w:t>
            </w:r>
            <w:commentRangeStart w:id="31"/>
            <w:r>
              <w:t>structure</w:t>
            </w:r>
            <w:commentRangeEnd w:id="31"/>
            <w:r w:rsidR="00312FCB">
              <w:rPr>
                <w:rStyle w:val="CommentReference"/>
                <w:vanish/>
              </w:rPr>
              <w:commentReference w:id="31"/>
            </w:r>
            <w:r>
              <w:t>.</w:t>
            </w:r>
          </w:p>
        </w:tc>
      </w:tr>
      <w:tr w:rsidR="00E01D3A">
        <w:trPr>
          <w:trHeight w:val="290"/>
        </w:trPr>
        <w:tc>
          <w:tcPr>
            <w:tcW w:w="4607" w:type="dxa"/>
            <w:gridSpan w:val="3"/>
          </w:tcPr>
          <w:p w:rsidR="00E01D3A" w:rsidRDefault="00CE0831" w:rsidP="00312FCB">
            <w:r>
              <w:t>Identify difficulties that famous people have overcome to break with traditional gender roles.</w:t>
            </w:r>
          </w:p>
        </w:tc>
        <w:tc>
          <w:tcPr>
            <w:tcW w:w="4249" w:type="dxa"/>
          </w:tcPr>
          <w:p w:rsidR="00E01D3A" w:rsidRDefault="00E01D3A" w:rsidP="00312FCB">
            <w:r>
              <w:t xml:space="preserve">Present </w:t>
            </w:r>
            <w:commentRangeStart w:id="32"/>
            <w:r>
              <w:t>tense</w:t>
            </w:r>
            <w:commentRangeEnd w:id="32"/>
            <w:ins w:id="33" w:author="Terrill Laura" w:date="2012-05-21T20:26:00Z">
              <w:r w:rsidR="00312FCB">
                <w:rPr>
                  <w:rStyle w:val="CommentReference"/>
                  <w:vanish/>
                </w:rPr>
                <w:commentReference w:id="32"/>
              </w:r>
              <w:r w:rsidR="00312FCB">
                <w:t xml:space="preserve"> </w:t>
              </w:r>
            </w:ins>
          </w:p>
          <w:p w:rsidR="00DF2C31" w:rsidRDefault="00DF2C31" w:rsidP="00312FCB"/>
          <w:p w:rsidR="00DF2C31" w:rsidRDefault="00DF2C31" w:rsidP="00312FCB">
            <w:pPr>
              <w:rPr>
                <w:ins w:id="34" w:author="Terrill Laura" w:date="2012-05-21T20:27:00Z"/>
              </w:rPr>
            </w:pPr>
            <w:r>
              <w:t>Gender vocabulary (stereotype, discrimination)</w:t>
            </w:r>
          </w:p>
          <w:p w:rsidR="00312FCB" w:rsidRDefault="00312FCB" w:rsidP="00312FCB">
            <w:pPr>
              <w:numPr>
                <w:ins w:id="35" w:author="Terrill Laura" w:date="2012-05-21T20:27:00Z"/>
              </w:numPr>
              <w:rPr>
                <w:ins w:id="36" w:author="Terrill Laura" w:date="2012-05-21T20:27:00Z"/>
              </w:rPr>
            </w:pPr>
          </w:p>
          <w:p w:rsidR="00312FCB" w:rsidRDefault="00312FCB" w:rsidP="00312FCB">
            <w:pPr>
              <w:numPr>
                <w:ins w:id="37" w:author="Terrill Laura" w:date="2012-05-21T20:27:00Z"/>
              </w:numPr>
            </w:pPr>
            <w:ins w:id="38" w:author="Terrill Laura" w:date="2012-05-21T20:27:00Z">
              <w:r>
                <w:t xml:space="preserve">what other words – challenge, obstacle, poverty, alienation, lack of friends, bullying - </w:t>
              </w:r>
            </w:ins>
          </w:p>
        </w:tc>
      </w:tr>
      <w:tr w:rsidR="00E01D3A">
        <w:trPr>
          <w:trHeight w:val="290"/>
        </w:trPr>
        <w:tc>
          <w:tcPr>
            <w:tcW w:w="4607" w:type="dxa"/>
            <w:gridSpan w:val="3"/>
          </w:tcPr>
          <w:p w:rsidR="00E01D3A" w:rsidRPr="003A2700" w:rsidRDefault="00CE0831" w:rsidP="00312FCB">
            <w:r>
              <w:t>Analyze the impact of the feminist movement in the US.</w:t>
            </w:r>
          </w:p>
        </w:tc>
        <w:tc>
          <w:tcPr>
            <w:tcW w:w="4249" w:type="dxa"/>
          </w:tcPr>
          <w:p w:rsidR="00E01D3A" w:rsidRDefault="003466E0" w:rsidP="003466E0">
            <w:pPr>
              <w:rPr>
                <w:ins w:id="39" w:author="Terrill Laura" w:date="2012-05-21T20:27:00Z"/>
              </w:rPr>
            </w:pPr>
            <w:r>
              <w:t>Title 9, women’s suffrage, proposition 8</w:t>
            </w:r>
          </w:p>
          <w:p w:rsidR="00312FCB" w:rsidRPr="003A2700" w:rsidRDefault="00312FCB" w:rsidP="003466E0">
            <w:pPr>
              <w:numPr>
                <w:ins w:id="40" w:author="Terrill Laura" w:date="2012-05-21T20:27:00Z"/>
              </w:numPr>
            </w:pPr>
            <w:ins w:id="41" w:author="Terrill Laura" w:date="2012-05-21T20:27:00Z">
              <w:r>
                <w:t>include new vocabulary that they need to explain each of these</w:t>
              </w:r>
            </w:ins>
          </w:p>
        </w:tc>
      </w:tr>
      <w:tr w:rsidR="00E01D3A">
        <w:trPr>
          <w:trHeight w:val="290"/>
        </w:trPr>
        <w:tc>
          <w:tcPr>
            <w:tcW w:w="4607" w:type="dxa"/>
            <w:gridSpan w:val="3"/>
          </w:tcPr>
          <w:p w:rsidR="00E01D3A" w:rsidRDefault="00E01D3A" w:rsidP="00312FCB">
            <w:pPr>
              <w:rPr>
                <w:ins w:id="42" w:author="Terrill Laura" w:date="2012-05-21T20:31:00Z"/>
              </w:rPr>
            </w:pPr>
            <w:r>
              <w:t>Comprehend and interpret authentic texts</w:t>
            </w:r>
          </w:p>
          <w:p w:rsidR="00312FCB" w:rsidRDefault="00312FCB" w:rsidP="00312FCB">
            <w:pPr>
              <w:numPr>
                <w:ins w:id="43" w:author="Terrill Laura" w:date="2012-05-21T20:31:00Z"/>
              </w:numPr>
            </w:pPr>
            <w:ins w:id="44" w:author="Terrill Laura" w:date="2012-05-21T20:31:00Z">
              <w:r>
                <w:t>this applies to everything, it’s better to focus on one aspect…..</w:t>
              </w:r>
              <w:r w:rsidR="004C786B">
                <w:t>how does the author build the character</w:t>
              </w:r>
            </w:ins>
          </w:p>
        </w:tc>
        <w:tc>
          <w:tcPr>
            <w:tcW w:w="4249" w:type="dxa"/>
          </w:tcPr>
          <w:p w:rsidR="00E01D3A" w:rsidRDefault="00CE0831" w:rsidP="00312FCB">
            <w:pPr>
              <w:rPr>
                <w:ins w:id="45" w:author="Terrill Laura" w:date="2012-05-21T20:31:00Z"/>
              </w:rPr>
            </w:pPr>
            <w:r>
              <w:t>Summarizing and questioning strategies</w:t>
            </w:r>
          </w:p>
          <w:p w:rsidR="00312FCB" w:rsidRDefault="00312FCB" w:rsidP="00312FCB">
            <w:pPr>
              <w:numPr>
                <w:ins w:id="46" w:author="Terrill Laura" w:date="2012-05-21T20:31:00Z"/>
              </w:numPr>
              <w:rPr>
                <w:ins w:id="47" w:author="Terrill Laura" w:date="2012-05-21T20:31:00Z"/>
              </w:rPr>
            </w:pPr>
            <w:ins w:id="48" w:author="Terrill Laura" w:date="2012-05-21T20:31:00Z">
              <w:r>
                <w:t>again what are you wanting them to use that they aren’t currently using</w:t>
              </w:r>
            </w:ins>
          </w:p>
          <w:p w:rsidR="00312FCB" w:rsidRDefault="00312FCB" w:rsidP="00312FCB">
            <w:pPr>
              <w:numPr>
                <w:ins w:id="49" w:author="Terrill Laura" w:date="2012-05-21T20:31:00Z"/>
              </w:numPr>
            </w:pPr>
          </w:p>
        </w:tc>
      </w:tr>
      <w:tr w:rsidR="00E01D3A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01D3A" w:rsidRPr="008953DF" w:rsidRDefault="00E01D3A" w:rsidP="00312FCB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E01D3A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E01D3A" w:rsidRPr="001C4C00" w:rsidRDefault="00E01D3A" w:rsidP="00312FCB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01D3A" w:rsidRPr="001C4C00" w:rsidRDefault="00E01D3A" w:rsidP="00312FCB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01D3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312FCB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296CE0" w:rsidP="00312FCB">
            <w:r>
              <w:t xml:space="preserve">Analyze an advertisement and write a reflection on what gender role is being promoted utilizing </w:t>
            </w:r>
            <w:commentRangeStart w:id="50"/>
            <w:r>
              <w:t>specific</w:t>
            </w:r>
            <w:commentRangeEnd w:id="50"/>
            <w:r w:rsidR="004C786B">
              <w:rPr>
                <w:rStyle w:val="CommentReference"/>
                <w:vanish/>
              </w:rPr>
              <w:commentReference w:id="50"/>
            </w:r>
            <w:r>
              <w:t xml:space="preserve"> vocabulary.</w:t>
            </w:r>
          </w:p>
        </w:tc>
      </w:tr>
      <w:tr w:rsidR="00E01D3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312FCB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4C786B" w:rsidP="00312FCB">
            <w:ins w:id="51" w:author="Terrill Laura" w:date="2012-05-21T20:33:00Z">
              <w:r>
                <w:t>The gender topic is perfect for a debate- the role of women, equal pay, stay-at-home moms/dads</w:t>
              </w:r>
            </w:ins>
            <w:del w:id="52" w:author="Terrill Laura" w:date="2012-05-21T20:33:00Z">
              <w:r w:rsidR="00296CE0" w:rsidDel="004C786B">
                <w:delText>?</w:delText>
              </w:r>
            </w:del>
          </w:p>
        </w:tc>
      </w:tr>
      <w:tr w:rsidR="00E01D3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312FCB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E01D3A" w:rsidP="00DF2C31">
            <w:r>
              <w:t xml:space="preserve">Interview </w:t>
            </w:r>
            <w:ins w:id="53" w:author="Terrill Laura" w:date="2012-05-21T20:34:00Z">
              <w:r w:rsidR="004C786B">
                <w:t>(whom</w:t>
              </w:r>
            </w:ins>
            <w:ins w:id="54" w:author="Terrill Laura" w:date="2012-05-21T20:35:00Z">
              <w:r w:rsidR="004C786B">
                <w:t>?</w:t>
              </w:r>
            </w:ins>
            <w:ins w:id="55" w:author="Terrill Laura" w:date="2012-05-21T20:34:00Z">
              <w:r w:rsidR="004C786B">
                <w:t xml:space="preserve">) </w:t>
              </w:r>
            </w:ins>
            <w:commentRangeStart w:id="56"/>
            <w:r>
              <w:t>and</w:t>
            </w:r>
            <w:commentRangeEnd w:id="56"/>
            <w:r w:rsidR="004C786B">
              <w:rPr>
                <w:rStyle w:val="CommentReference"/>
                <w:vanish/>
              </w:rPr>
              <w:commentReference w:id="56"/>
            </w:r>
            <w:r>
              <w:t xml:space="preserve"> write a </w:t>
            </w:r>
            <w:r w:rsidR="00DF2C31">
              <w:t>compare/contrast essay about gender roles differences between generations</w:t>
            </w:r>
            <w:r>
              <w:t>.</w:t>
            </w:r>
            <w:ins w:id="57" w:author="Terrill Laura" w:date="2012-05-21T20:34:00Z">
              <w:r w:rsidR="004C786B">
                <w:t xml:space="preserve"> </w:t>
              </w:r>
            </w:ins>
          </w:p>
        </w:tc>
      </w:tr>
      <w:tr w:rsidR="00E01D3A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E01D3A" w:rsidRPr="00BE012C" w:rsidRDefault="00E01D3A" w:rsidP="00312FCB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E01D3A" w:rsidRPr="00BE012C" w:rsidRDefault="00E01D3A" w:rsidP="00312FCB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E01D3A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E01D3A" w:rsidRPr="00BE012C" w:rsidRDefault="00E01D3A" w:rsidP="00312FCB"/>
          <w:p w:rsidR="00E01D3A" w:rsidRPr="00BE012C" w:rsidRDefault="00A576B7" w:rsidP="00E01D3A">
            <w:pPr>
              <w:pStyle w:val="ListParagraph"/>
              <w:numPr>
                <w:ilvl w:val="0"/>
                <w:numId w:val="3"/>
                <w:numberingChange w:id="58" w:author="Terrill Laura" w:date="2012-05-21T20:19:00Z" w:original=""/>
              </w:numPr>
            </w:pPr>
            <w:r>
              <w:t xml:space="preserve">Compare/contrast </w:t>
            </w:r>
            <w:r w:rsidR="00D8563E">
              <w:t>outline</w:t>
            </w:r>
            <w:r>
              <w:t xml:space="preserve"> between Franco letter and women’s roles in society today.</w:t>
            </w:r>
            <w:r w:rsidR="00D8563E">
              <w:t xml:space="preserve">  </w:t>
            </w:r>
          </w:p>
          <w:p w:rsidR="00E01D3A" w:rsidRPr="00BE012C" w:rsidRDefault="00E01D3A" w:rsidP="00312FCB">
            <w:pPr>
              <w:jc w:val="center"/>
            </w:pPr>
          </w:p>
        </w:tc>
        <w:tc>
          <w:tcPr>
            <w:tcW w:w="4249" w:type="dxa"/>
            <w:shd w:val="clear" w:color="auto" w:fill="auto"/>
          </w:tcPr>
          <w:p w:rsidR="00E01D3A" w:rsidRPr="00BE012C" w:rsidRDefault="00E01D3A" w:rsidP="00312FCB">
            <w:pPr>
              <w:pStyle w:val="ListParagraph"/>
              <w:ind w:left="360"/>
            </w:pPr>
          </w:p>
          <w:p w:rsidR="00E01D3A" w:rsidRDefault="00E01D3A" w:rsidP="00E01D3A">
            <w:pPr>
              <w:pStyle w:val="ListParagraph"/>
              <w:numPr>
                <w:ilvl w:val="0"/>
                <w:numId w:val="3"/>
                <w:numberingChange w:id="59" w:author="Terrill Laura" w:date="2012-05-21T20:19:00Z" w:original=""/>
              </w:numPr>
            </w:pPr>
            <w:r>
              <w:t xml:space="preserve">Autobiography that includes the cultural </w:t>
            </w:r>
            <w:commentRangeStart w:id="60"/>
            <w:r>
              <w:t>vocabulary</w:t>
            </w:r>
            <w:commentRangeEnd w:id="60"/>
            <w:r w:rsidR="004C786B">
              <w:rPr>
                <w:rStyle w:val="CommentReference"/>
                <w:vanish/>
              </w:rPr>
              <w:commentReference w:id="60"/>
            </w:r>
          </w:p>
          <w:p w:rsidR="00E01D3A" w:rsidRPr="00BE012C" w:rsidRDefault="00E01D3A" w:rsidP="00E01D3A">
            <w:pPr>
              <w:pStyle w:val="ListParagraph"/>
              <w:numPr>
                <w:ilvl w:val="0"/>
                <w:numId w:val="3"/>
                <w:numberingChange w:id="61" w:author="Terrill Laura" w:date="2012-05-21T20:19:00Z" w:original=""/>
              </w:numPr>
            </w:pPr>
          </w:p>
        </w:tc>
      </w:tr>
      <w:tr w:rsidR="00E01D3A">
        <w:trPr>
          <w:trHeight w:val="432"/>
        </w:trPr>
        <w:tc>
          <w:tcPr>
            <w:tcW w:w="8856" w:type="dxa"/>
            <w:gridSpan w:val="4"/>
            <w:shd w:val="solid" w:color="FFFF00" w:fill="FF0000"/>
            <w:vAlign w:val="center"/>
          </w:tcPr>
          <w:p w:rsidR="00E01D3A" w:rsidRPr="00AF6698" w:rsidRDefault="00E01D3A" w:rsidP="00312FCB">
            <w:pPr>
              <w:jc w:val="center"/>
            </w:pPr>
            <w:r w:rsidRPr="00BE012C">
              <w:t>Learning Activities</w:t>
            </w:r>
          </w:p>
        </w:tc>
      </w:tr>
      <w:tr w:rsidR="00E01D3A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E01D3A" w:rsidRPr="003A2700" w:rsidRDefault="00E01D3A" w:rsidP="00312FCB"/>
          <w:p w:rsidR="00E01D3A" w:rsidRPr="00D8563E" w:rsidRDefault="00D8563E" w:rsidP="00D8563E">
            <w:pPr>
              <w:pStyle w:val="ListParagraph"/>
              <w:numPr>
                <w:ilvl w:val="0"/>
                <w:numId w:val="4"/>
                <w:numberingChange w:id="62" w:author="Terrill Laura" w:date="2012-05-21T20:19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Group writing</w:t>
            </w:r>
          </w:p>
          <w:p w:rsidR="00E01D3A" w:rsidRPr="00BE012C" w:rsidRDefault="00E01D3A" w:rsidP="00312FCB">
            <w:pPr>
              <w:jc w:val="center"/>
            </w:pPr>
          </w:p>
        </w:tc>
      </w:tr>
      <w:tr w:rsidR="00E01D3A">
        <w:trPr>
          <w:trHeight w:val="432"/>
        </w:trPr>
        <w:tc>
          <w:tcPr>
            <w:tcW w:w="8856" w:type="dxa"/>
            <w:gridSpan w:val="4"/>
            <w:shd w:val="solid" w:color="FFFF00" w:fill="auto"/>
            <w:vAlign w:val="center"/>
          </w:tcPr>
          <w:p w:rsidR="00E01D3A" w:rsidRPr="003A2700" w:rsidRDefault="00E01D3A" w:rsidP="00312FCB">
            <w:pPr>
              <w:jc w:val="center"/>
            </w:pPr>
            <w:r w:rsidRPr="006962FC">
              <w:t>Resources</w:t>
            </w:r>
          </w:p>
        </w:tc>
      </w:tr>
      <w:tr w:rsidR="00E01D3A" w:rsidRPr="00296CE0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E01D3A" w:rsidRDefault="00296CE0" w:rsidP="00312FCB">
            <w:r w:rsidRPr="00D8563E">
              <w:t>Cristina Saraleguí video</w:t>
            </w:r>
          </w:p>
          <w:p w:rsidR="00D8563E" w:rsidRPr="00D8563E" w:rsidRDefault="00D8563E" w:rsidP="00312FCB">
            <w:r>
              <w:t>Cristina Saraleguí reading</w:t>
            </w:r>
          </w:p>
          <w:p w:rsidR="00296CE0" w:rsidRDefault="00296CE0" w:rsidP="00312FCB">
            <w:pPr>
              <w:rPr>
                <w:lang w:val="es-ES_tradnl"/>
              </w:rPr>
            </w:pPr>
            <w:r w:rsidRPr="00D8563E">
              <w:t>Roberto C</w:t>
            </w:r>
            <w:r>
              <w:rPr>
                <w:lang w:val="es-ES_tradnl"/>
              </w:rPr>
              <w:t>lemente Reading</w:t>
            </w:r>
          </w:p>
          <w:p w:rsidR="00D8563E" w:rsidRPr="00D8563E" w:rsidRDefault="00D8563E" w:rsidP="00312FCB">
            <w:r w:rsidRPr="00D8563E">
              <w:t>Sor Juana biographical Reading</w:t>
            </w:r>
          </w:p>
          <w:p w:rsidR="00D8563E" w:rsidRPr="00D8563E" w:rsidRDefault="00D8563E" w:rsidP="00312FCB">
            <w:r w:rsidRPr="00D8563E">
              <w:t xml:space="preserve">Sor Juana </w:t>
            </w:r>
            <w:r>
              <w:rPr>
                <w:i/>
              </w:rPr>
              <w:t>Hombres necios</w:t>
            </w:r>
          </w:p>
          <w:p w:rsidR="00296CE0" w:rsidRDefault="00296CE0" w:rsidP="00312FCB">
            <w:pPr>
              <w:rPr>
                <w:lang w:val="es-ES_tradnl"/>
              </w:rPr>
            </w:pPr>
            <w:r>
              <w:rPr>
                <w:lang w:val="es-ES_tradnl"/>
              </w:rPr>
              <w:t>Oscar de la Renta Reading</w:t>
            </w:r>
          </w:p>
          <w:p w:rsidR="00296CE0" w:rsidRDefault="00296CE0" w:rsidP="00312FCB">
            <w:pPr>
              <w:rPr>
                <w:lang w:val="es-ES_tradnl"/>
              </w:rPr>
            </w:pPr>
            <w:r>
              <w:rPr>
                <w:lang w:val="es-ES_tradnl"/>
              </w:rPr>
              <w:t>Franco administration letter</w:t>
            </w:r>
          </w:p>
          <w:p w:rsidR="00296CE0" w:rsidRDefault="00296CE0" w:rsidP="00312FCB">
            <w:pPr>
              <w:rPr>
                <w:lang w:val="es-ES_tradnl"/>
              </w:rPr>
            </w:pPr>
            <w:r w:rsidRPr="00A576B7">
              <w:rPr>
                <w:i/>
                <w:lang w:val="es-ES_tradnl"/>
              </w:rPr>
              <w:t>Resguardo</w:t>
            </w:r>
            <w:r>
              <w:rPr>
                <w:lang w:val="es-ES_tradnl"/>
              </w:rPr>
              <w:t xml:space="preserve"> play excerpt</w:t>
            </w:r>
          </w:p>
          <w:p w:rsidR="00296CE0" w:rsidRPr="00A576B7" w:rsidRDefault="00A576B7" w:rsidP="00312FCB">
            <w:pPr>
              <w:rPr>
                <w:i/>
                <w:lang w:val="es-ES_tradnl"/>
              </w:rPr>
            </w:pPr>
            <w:r>
              <w:rPr>
                <w:lang w:val="es-ES_tradnl"/>
              </w:rPr>
              <w:t xml:space="preserve">Mario Benedeti </w:t>
            </w:r>
            <w:r w:rsidRPr="00A576B7">
              <w:rPr>
                <w:i/>
                <w:lang w:val="es-ES_tradnl"/>
              </w:rPr>
              <w:t>Una carta de amor</w:t>
            </w:r>
          </w:p>
          <w:p w:rsidR="00A576B7" w:rsidRDefault="00A576B7" w:rsidP="00312FCB">
            <w:pPr>
              <w:rPr>
                <w:lang w:val="es-ES_tradnl"/>
              </w:rPr>
            </w:pPr>
            <w:r>
              <w:rPr>
                <w:lang w:val="es-ES_tradnl"/>
              </w:rPr>
              <w:t>Song by _________________________</w:t>
            </w:r>
          </w:p>
          <w:p w:rsidR="00E01D3A" w:rsidRPr="00296CE0" w:rsidRDefault="00E01D3A" w:rsidP="00312FCB">
            <w:pPr>
              <w:rPr>
                <w:lang w:val="es-ES_tradnl"/>
              </w:rPr>
            </w:pPr>
          </w:p>
        </w:tc>
      </w:tr>
    </w:tbl>
    <w:p w:rsidR="00A6778D" w:rsidRPr="00296CE0" w:rsidRDefault="00A6778D">
      <w:pPr>
        <w:rPr>
          <w:lang w:val="es-ES_tradnl"/>
        </w:rPr>
      </w:pPr>
    </w:p>
    <w:sectPr w:rsidR="00A6778D" w:rsidRPr="00296CE0" w:rsidSect="00261611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1T20:4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>I would try for a more concise title. perhaps –</w:t>
      </w:r>
      <w:r w:rsidR="00B138AB">
        <w:t xml:space="preserve"> my identity </w:t>
      </w:r>
    </w:p>
  </w:comment>
  <w:comment w:id="10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>I think this could be part of number 1</w:t>
      </w:r>
    </w:p>
  </w:comment>
  <w:comment w:id="12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>This statement is really part of bullet 2 and is a reason for changing over time</w:t>
      </w:r>
    </w:p>
  </w:comment>
  <w:comment w:id="16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>This is too specific</w:t>
      </w:r>
    </w:p>
    <w:p w:rsidR="00F14EE2" w:rsidRDefault="00F14EE2">
      <w:pPr>
        <w:pStyle w:val="CommentText"/>
      </w:pPr>
    </w:p>
    <w:p w:rsidR="00F14EE2" w:rsidRDefault="00F14EE2">
      <w:pPr>
        <w:pStyle w:val="CommentText"/>
      </w:pPr>
    </w:p>
  </w:comment>
  <w:comment w:id="28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You know that this is what you are working on, but it’s the words/phrases that get listed here. </w:t>
      </w:r>
    </w:p>
  </w:comment>
  <w:comment w:id="31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This is something you are always working on and could be part of any function.  </w:t>
      </w:r>
    </w:p>
  </w:comment>
  <w:comment w:id="32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Wouldn’t they naturally do this in the past tense. </w:t>
      </w:r>
    </w:p>
  </w:comment>
  <w:comment w:id="50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This “specific” vocabulary should be listed above. This is more than you would normally expect for an interpretive assessment. </w:t>
      </w:r>
    </w:p>
  </w:comment>
  <w:comment w:id="56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Would it be better to research a historical figure and current figure and then write the essay? Could they research family policiies in US and other country? In the election year, research the platforms for the 2 presidential candidates – you have the “war on women” debate as a ready made topic for the fall. </w:t>
      </w:r>
    </w:p>
  </w:comment>
  <w:comment w:id="60" w:author="Terrill Laura" w:date="2012-05-21T20:37:00Z" w:initials="TL">
    <w:p w:rsidR="00F14EE2" w:rsidRDefault="00F14EE2">
      <w:pPr>
        <w:pStyle w:val="CommentText"/>
      </w:pPr>
      <w:r>
        <w:rPr>
          <w:rStyle w:val="CommentReference"/>
        </w:rPr>
        <w:annotationRef/>
      </w:r>
      <w:r>
        <w:t xml:space="preserve">This vocab is also listed above.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5B85"/>
    <w:multiLevelType w:val="hybridMultilevel"/>
    <w:tmpl w:val="7C8C8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512B"/>
    <w:multiLevelType w:val="hybridMultilevel"/>
    <w:tmpl w:val="438A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76BD2"/>
    <w:multiLevelType w:val="hybridMultilevel"/>
    <w:tmpl w:val="9E5E2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C364F"/>
    <w:multiLevelType w:val="hybridMultilevel"/>
    <w:tmpl w:val="6A12A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trackRevisions/>
  <w:doNotTrackMoves/>
  <w:defaultTabStop w:val="720"/>
  <w:characterSpacingControl w:val="doNotCompress"/>
  <w:compat/>
  <w:rsids>
    <w:rsidRoot w:val="00E01D3A"/>
    <w:rsid w:val="00261611"/>
    <w:rsid w:val="00296CE0"/>
    <w:rsid w:val="00312FCB"/>
    <w:rsid w:val="003466E0"/>
    <w:rsid w:val="004C786B"/>
    <w:rsid w:val="0057742A"/>
    <w:rsid w:val="005A3244"/>
    <w:rsid w:val="00705E1E"/>
    <w:rsid w:val="008C6C87"/>
    <w:rsid w:val="00A576B7"/>
    <w:rsid w:val="00A6778D"/>
    <w:rsid w:val="00B138AB"/>
    <w:rsid w:val="00CE0831"/>
    <w:rsid w:val="00D8563E"/>
    <w:rsid w:val="00DF2C31"/>
    <w:rsid w:val="00E01D3A"/>
    <w:rsid w:val="00F14EE2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3A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1D3A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D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2F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F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F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F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F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F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FC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3A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D3A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383</Words>
  <Characters>2185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Terrill Laura</cp:lastModifiedBy>
  <cp:revision>4</cp:revision>
  <dcterms:created xsi:type="dcterms:W3CDTF">2012-05-22T00:15:00Z</dcterms:created>
  <dcterms:modified xsi:type="dcterms:W3CDTF">2012-05-22T00:47:00Z</dcterms:modified>
</cp:coreProperties>
</file>